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TP/_layouts/15/DocIdRedir.aspx?ID=PVIS-389858512-397</Url>
      <Description>PVIS-389858512-397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PVIS-389858512-397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F76CC6-74F7-49CE-8B9A-910A53C082B2}"/>
</file>

<file path=customXml/itemProps3.xml><?xml version="1.0" encoding="utf-8"?>
<ds:datastoreItem xmlns:ds="http://schemas.openxmlformats.org/officeDocument/2006/customXml" ds:itemID="{7A98FDD7-3815-479D-9E63-041AA723B8F3}"/>
</file>

<file path=customXml/itemProps4.xml><?xml version="1.0" encoding="utf-8"?>
<ds:datastoreItem xmlns:ds="http://schemas.openxmlformats.org/officeDocument/2006/customXml" ds:itemID="{CF2931B9-C3C2-4F99-BC49-A4D626F2C2D6}"/>
</file>

<file path=customXml/itemProps5.xml><?xml version="1.0" encoding="utf-8"?>
<ds:datastoreItem xmlns:ds="http://schemas.openxmlformats.org/officeDocument/2006/customXml" ds:itemID="{D9B0083C-197B-4C2F-AD90-A955E94DD2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3b9bd0c7-e188-405b-bcd8-20dd71f9cdaa</vt:lpwstr>
  </property>
</Properties>
</file>